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7E744B31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266601">
        <w:rPr>
          <w:rFonts w:cstheme="minorHAnsi"/>
          <w:b/>
          <w:i/>
          <w:color w:val="1F497D" w:themeColor="text2"/>
        </w:rPr>
        <w:t>Meno Priezvisko</w:t>
      </w:r>
      <w:r w:rsidRPr="00266601">
        <w:rPr>
          <w:rFonts w:cstheme="minorHAnsi"/>
          <w:i/>
          <w:color w:val="1F497D" w:themeColor="text2"/>
        </w:rPr>
        <w:t xml:space="preserve"> </w:t>
      </w:r>
      <w:r w:rsidRPr="00266601">
        <w:rPr>
          <w:rFonts w:cstheme="minorHAnsi"/>
          <w:b/>
          <w:i/>
          <w:color w:val="1F497D" w:themeColor="text2"/>
        </w:rPr>
        <w:t>ako štatutárny zástupca</w:t>
      </w:r>
      <w:r w:rsidR="00235565" w:rsidRPr="00266601">
        <w:rPr>
          <w:rFonts w:cstheme="minorHAnsi"/>
          <w:color w:val="1F497D" w:themeColor="text2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6A7CBAD4" w:rsidR="003C2C0A" w:rsidRPr="00BB597D" w:rsidRDefault="004239D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lastRenderedPageBreak/>
        <w:t xml:space="preserve">Úrad podpredsedu vlády SR pre investície a informatizáciu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c</w:t>
      </w:r>
      <w:r w:rsidR="0043382B" w:rsidRPr="00BB597D">
        <w:rPr>
          <w:rFonts w:cstheme="minorHAnsi"/>
        </w:rPr>
        <w:t xml:space="preserve">entrálny koordinačný orgán  </w:t>
      </w:r>
      <w:r w:rsidR="003C2C0A" w:rsidRPr="00BB597D">
        <w:rPr>
          <w:rFonts w:cstheme="minorHAnsi"/>
        </w:rPr>
        <w:t>podľa § 6 zákona</w:t>
      </w:r>
    </w:p>
    <w:p w14:paraId="775FAE10" w14:textId="3684940C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Štefánikova 882/15, 811 05 Bratislava</w:t>
      </w:r>
    </w:p>
    <w:p w14:paraId="1F5C2151" w14:textId="29EE5020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50 349 287</w:t>
      </w:r>
    </w:p>
    <w:p w14:paraId="1A4B85F9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398122DC" w14:textId="77777777" w:rsidR="00C361D8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Ministers</w:t>
      </w:r>
      <w:r w:rsidR="00A77A73" w:rsidRPr="00BB597D">
        <w:rPr>
          <w:rFonts w:cstheme="minorHAnsi"/>
          <w:b/>
        </w:rPr>
        <w:t xml:space="preserve">tvo financií SR </w:t>
      </w:r>
      <w:r w:rsidR="00A77A73" w:rsidRPr="00BB597D">
        <w:rPr>
          <w:rFonts w:cstheme="minorHAnsi"/>
        </w:rPr>
        <w:t xml:space="preserve">ako </w:t>
      </w:r>
      <w:r w:rsidRPr="00BB597D">
        <w:rPr>
          <w:rFonts w:cstheme="minorHAnsi"/>
        </w:rPr>
        <w:t>certifikačn</w:t>
      </w:r>
      <w:r w:rsidR="00A77A73" w:rsidRPr="00BB597D">
        <w:rPr>
          <w:rFonts w:cstheme="minorHAnsi"/>
        </w:rPr>
        <w:t>ý</w:t>
      </w:r>
      <w:r w:rsidRPr="00BB597D">
        <w:rPr>
          <w:rFonts w:cstheme="minorHAnsi"/>
        </w:rPr>
        <w:t xml:space="preserve"> orgán</w:t>
      </w:r>
      <w:r w:rsidR="00A77A73" w:rsidRPr="00BB597D">
        <w:rPr>
          <w:rFonts w:cstheme="minorHAnsi"/>
        </w:rPr>
        <w:t xml:space="preserve"> podľa § 9 zákona </w:t>
      </w:r>
      <w:r w:rsidRPr="00BB597D">
        <w:rPr>
          <w:rFonts w:cstheme="minorHAnsi"/>
        </w:rPr>
        <w:t>a</w:t>
      </w:r>
      <w:r w:rsidR="00A77A73" w:rsidRPr="00BB597D">
        <w:rPr>
          <w:rFonts w:cstheme="minorHAnsi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5A8351F1" w:rsidR="001414F8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7AEB7E89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3C662817" w14:textId="4DDA311C" w:rsidR="001414F8" w:rsidRPr="00BA4F13" w:rsidRDefault="001414F8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A232C5">
        <w:rPr>
          <w:rFonts w:cstheme="minorHAnsi"/>
          <w:b/>
        </w:rPr>
        <w:t>Názov subjektu</w:t>
      </w:r>
      <w:r w:rsidRPr="00A232C5">
        <w:rPr>
          <w:rFonts w:cstheme="minorHAnsi"/>
        </w:rPr>
        <w:t xml:space="preserve"> ako vyhlasovateľ výzvy</w:t>
      </w:r>
      <w:r w:rsidR="00F53471" w:rsidRPr="00A232C5">
        <w:rPr>
          <w:rFonts w:cstheme="minorHAnsi"/>
        </w:rPr>
        <w:t>**</w:t>
      </w:r>
      <w:r w:rsidRPr="00A232C5">
        <w:rPr>
          <w:rFonts w:cstheme="minorHAnsi"/>
        </w:rPr>
        <w:t xml:space="preserve"> </w:t>
      </w:r>
      <w:r w:rsidR="007A614D" w:rsidRPr="00A232C5">
        <w:rPr>
          <w:rFonts w:cstheme="minorHAnsi"/>
        </w:rPr>
        <w:t>podľa § 13 zákona a ako poskytovateľ</w:t>
      </w:r>
      <w:r w:rsidR="007A614D" w:rsidRPr="00A232C5">
        <w:rPr>
          <w:rFonts w:cstheme="minorHAnsi"/>
          <w:b/>
        </w:rPr>
        <w:t xml:space="preserve"> </w:t>
      </w:r>
      <w:r w:rsidR="007A614D" w:rsidRPr="00A232C5">
        <w:rPr>
          <w:rFonts w:cstheme="minorHAnsi"/>
        </w:rPr>
        <w:t>podľa § 30</w:t>
      </w:r>
      <w:r w:rsidR="007A614D" w:rsidRPr="00BA4F13">
        <w:rPr>
          <w:rFonts w:cstheme="minorHAnsi"/>
        </w:rPr>
        <w:t xml:space="preserve"> zákona</w:t>
      </w:r>
    </w:p>
    <w:p w14:paraId="469ADFC1" w14:textId="484B4C24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>Názov MAS:</w:t>
      </w:r>
      <w:ins w:id="0" w:author="Autor">
        <w:r w:rsidR="007C024B">
          <w:rPr>
            <w:rFonts w:cstheme="minorHAnsi"/>
            <w:b/>
          </w:rPr>
          <w:t xml:space="preserve"> </w:t>
        </w:r>
        <w:r w:rsidR="007C024B" w:rsidRPr="007C024B">
          <w:rPr>
            <w:bCs/>
            <w:rPrChange w:id="1" w:author="Autor">
              <w:rPr>
                <w:b/>
              </w:rPr>
            </w:rPrChange>
          </w:rPr>
          <w:t xml:space="preserve">Miestna akčná skupina Zemplín pod Vihorlatom, </w:t>
        </w:r>
        <w:proofErr w:type="spellStart"/>
        <w:r w:rsidR="007C024B" w:rsidRPr="007C024B">
          <w:rPr>
            <w:bCs/>
            <w:rPrChange w:id="2" w:author="Autor">
              <w:rPr>
                <w:b/>
              </w:rPr>
            </w:rPrChange>
          </w:rPr>
          <w:t>o.z</w:t>
        </w:r>
        <w:proofErr w:type="spellEnd"/>
        <w:r w:rsidR="007C024B" w:rsidRPr="007C024B">
          <w:rPr>
            <w:bCs/>
            <w:rPrChange w:id="3" w:author="Autor">
              <w:rPr>
                <w:b/>
              </w:rPr>
            </w:rPrChange>
          </w:rPr>
          <w:t>,</w:t>
        </w:r>
      </w:ins>
    </w:p>
    <w:p w14:paraId="361CC49C" w14:textId="70B302FC" w:rsidR="001414F8" w:rsidRPr="00BA4F13" w:rsidRDefault="001414F8" w:rsidP="00F53471">
      <w:pPr>
        <w:pStyle w:val="Odsekzoznamu"/>
        <w:spacing w:after="0" w:line="240" w:lineRule="auto"/>
        <w:rPr>
          <w:rFonts w:cstheme="minorHAnsi"/>
          <w:b/>
        </w:rPr>
      </w:pPr>
      <w:r w:rsidRPr="00BA4F13">
        <w:rPr>
          <w:rFonts w:cstheme="minorHAnsi"/>
          <w:b/>
        </w:rPr>
        <w:t xml:space="preserve">Sídlo: </w:t>
      </w:r>
      <w:ins w:id="4" w:author="Autor">
        <w:r w:rsidR="007C024B" w:rsidRPr="00E44BA8">
          <w:t>Lekárovce 502,072 54 Lekárovce,</w:t>
        </w:r>
      </w:ins>
    </w:p>
    <w:p w14:paraId="08AF6EBD" w14:textId="79BE951F" w:rsidR="001414F8" w:rsidRPr="00BA4F13" w:rsidRDefault="001414F8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>IČO:</w:t>
      </w:r>
      <w:ins w:id="5" w:author="Autor">
        <w:r w:rsidR="007C024B" w:rsidRPr="007C024B">
          <w:rPr>
            <w:rFonts w:cstheme="minorHAnsi"/>
            <w:bCs/>
            <w:rPrChange w:id="6" w:author="Autor">
              <w:rPr>
                <w:rFonts w:cstheme="minorHAnsi"/>
                <w:b/>
              </w:rPr>
            </w:rPrChange>
          </w:rPr>
          <w:t xml:space="preserve"> 42409179</w:t>
        </w:r>
      </w:ins>
      <w:bookmarkStart w:id="7" w:name="_GoBack"/>
      <w:bookmarkEnd w:id="7"/>
    </w:p>
    <w:p w14:paraId="50879322" w14:textId="77777777" w:rsidR="001414F8" w:rsidRPr="00BA4F13" w:rsidRDefault="001414F8" w:rsidP="00C65CE3">
      <w:pPr>
        <w:pStyle w:val="Odsekzoznamu"/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083B9" w14:textId="77777777" w:rsidR="00FD0713" w:rsidRDefault="00FD0713" w:rsidP="00BE7F8D">
      <w:pPr>
        <w:spacing w:after="0" w:line="240" w:lineRule="auto"/>
      </w:pPr>
      <w:r>
        <w:separator/>
      </w:r>
    </w:p>
  </w:endnote>
  <w:endnote w:type="continuationSeparator" w:id="0">
    <w:p w14:paraId="79EF32F9" w14:textId="77777777" w:rsidR="00FD0713" w:rsidRDefault="00FD0713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2852A" w14:textId="6F5FF6EA" w:rsidR="00BE7F8D" w:rsidRPr="00A232C5" w:rsidRDefault="00F31319" w:rsidP="00A232C5">
    <w:pPr>
      <w:pStyle w:val="Pta"/>
      <w:jc w:val="center"/>
      <w:rPr>
        <w:sz w:val="18"/>
        <w:szCs w:val="18"/>
      </w:rPr>
    </w:pPr>
    <w:r w:rsidRPr="00A232C5">
      <w:rPr>
        <w:sz w:val="18"/>
        <w:szCs w:val="18"/>
      </w:rPr>
      <w:t>Verzia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2451F" w14:textId="77777777" w:rsidR="00FD0713" w:rsidRDefault="00FD0713" w:rsidP="00BE7F8D">
      <w:pPr>
        <w:spacing w:after="0" w:line="240" w:lineRule="auto"/>
      </w:pPr>
      <w:r>
        <w:separator/>
      </w:r>
    </w:p>
  </w:footnote>
  <w:footnote w:type="continuationSeparator" w:id="0">
    <w:p w14:paraId="0BACD54A" w14:textId="77777777" w:rsidR="00FD0713" w:rsidRDefault="00FD0713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F5C00" w14:textId="77777777" w:rsidR="00EC728B" w:rsidRPr="001F013A" w:rsidRDefault="00EC728B" w:rsidP="00EC728B">
    <w:pPr>
      <w:pStyle w:val="Hlavika"/>
      <w:rPr>
        <w:ins w:id="8" w:author="Autor"/>
        <w:rFonts w:ascii="Arial Narrow" w:hAnsi="Arial Narrow"/>
        <w:sz w:val="20"/>
      </w:rPr>
    </w:pPr>
    <w:ins w:id="9" w:author="Autor">
      <w:r>
        <w:rPr>
          <w:rFonts w:ascii="Arial Narrow" w:hAnsi="Arial Narrow"/>
          <w:noProof/>
          <w:sz w:val="20"/>
          <w:lang w:eastAsia="sk-SK"/>
        </w:rPr>
        <w:drawing>
          <wp:anchor distT="0" distB="0" distL="114300" distR="114300" simplePos="0" relativeHeight="251662336" behindDoc="0" locked="0" layoutInCell="1" allowOverlap="1" wp14:anchorId="05A95427" wp14:editId="4C0E223A">
            <wp:simplePos x="0" y="0"/>
            <wp:positionH relativeFrom="column">
              <wp:posOffset>-118745</wp:posOffset>
            </wp:positionH>
            <wp:positionV relativeFrom="paragraph">
              <wp:posOffset>-74295</wp:posOffset>
            </wp:positionV>
            <wp:extent cx="1256030" cy="384175"/>
            <wp:effectExtent l="0" t="0" r="1270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 wp14:anchorId="5543DE8A" wp14:editId="27BD3B50">
            <wp:simplePos x="0" y="0"/>
            <wp:positionH relativeFrom="column">
              <wp:posOffset>2586355</wp:posOffset>
            </wp:positionH>
            <wp:positionV relativeFrom="paragraph">
              <wp:posOffset>-231140</wp:posOffset>
            </wp:positionV>
            <wp:extent cx="1314450" cy="991235"/>
            <wp:effectExtent l="0" t="0" r="0" b="0"/>
            <wp:wrapNone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 wp14:anchorId="2199241C" wp14:editId="0B0B1AEB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0" t="0" r="9525" b="5080"/>
            <wp:wrapTight wrapText="bothSides">
              <wp:wrapPolygon edited="0">
                <wp:start x="2197" y="0"/>
                <wp:lineTo x="0" y="13973"/>
                <wp:lineTo x="0" y="19213"/>
                <wp:lineTo x="4393" y="20960"/>
                <wp:lineTo x="16108" y="20960"/>
                <wp:lineTo x="21234" y="19213"/>
                <wp:lineTo x="21234" y="13973"/>
                <wp:lineTo x="17573" y="13973"/>
                <wp:lineTo x="19769" y="9606"/>
                <wp:lineTo x="19037" y="0"/>
                <wp:lineTo x="2197" y="0"/>
              </wp:wrapPolygon>
            </wp:wrapTight>
            <wp:docPr id="23" name="Obrázok 23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 wp14:anchorId="44146D8E" wp14:editId="5EBBC5AA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49" y="20700"/>
                <wp:lineTo x="21349" y="0"/>
                <wp:lineTo x="0" y="0"/>
              </wp:wrapPolygon>
            </wp:wrapTight>
            <wp:docPr id="24" name="Obrázok 24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</w:p>
  <w:p w14:paraId="4A2ED604" w14:textId="77777777" w:rsidR="00EC728B" w:rsidRPr="00EC728B" w:rsidRDefault="00EC728B" w:rsidP="00EC728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C7C20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7A614D"/>
    <w:rsid w:val="007C024B"/>
    <w:rsid w:val="007F185F"/>
    <w:rsid w:val="008438B7"/>
    <w:rsid w:val="00845569"/>
    <w:rsid w:val="008C474B"/>
    <w:rsid w:val="0092089E"/>
    <w:rsid w:val="00980500"/>
    <w:rsid w:val="00982F35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62BD"/>
    <w:rsid w:val="00D94A7D"/>
    <w:rsid w:val="00DA48F3"/>
    <w:rsid w:val="00DA52EF"/>
    <w:rsid w:val="00E07429"/>
    <w:rsid w:val="00E07980"/>
    <w:rsid w:val="00E64ACC"/>
    <w:rsid w:val="00EC33AD"/>
    <w:rsid w:val="00EC728B"/>
    <w:rsid w:val="00EF7CD8"/>
    <w:rsid w:val="00F00763"/>
    <w:rsid w:val="00F26416"/>
    <w:rsid w:val="00F31319"/>
    <w:rsid w:val="00F53471"/>
    <w:rsid w:val="00F63914"/>
    <w:rsid w:val="00F70790"/>
    <w:rsid w:val="00FB64DA"/>
    <w:rsid w:val="00FD0713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2019-12-09T06:56:00Z</dcterms:modified>
</cp:coreProperties>
</file>